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5584482C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67395" w:rsidRPr="00367395">
            <w:t>SCE17LG130</w:t>
          </w:r>
        </w:sdtContent>
      </w:sdt>
    </w:p>
    <w:bookmarkEnd w:id="0"/>
    <w:p w14:paraId="7601CE2F" w14:textId="455B7437" w:rsidR="00DA690B" w:rsidRPr="00500C4E" w:rsidRDefault="00A93714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B7304D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B7304D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A93714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605CA4C2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367395">
        <w:rPr>
          <w:rFonts w:cstheme="minorHAnsi"/>
          <w:b/>
          <w:sz w:val="72"/>
          <w:szCs w:val="72"/>
        </w:rPr>
        <w:t>Globe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D9673C" w:rsidRPr="00D9673C">
        <w:rPr>
          <w:rFonts w:cstheme="minorHAnsi"/>
          <w:b/>
          <w:sz w:val="72"/>
          <w:szCs w:val="72"/>
        </w:rPr>
        <w:t>Lamps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78D863EB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367395" w:rsidRPr="00367395">
        <w:rPr>
          <w:rFonts w:asciiTheme="minorHAnsi" w:hAnsiTheme="minorHAnsi" w:cstheme="minorHAnsi"/>
          <w:i w:val="0"/>
          <w:color w:val="auto"/>
          <w:szCs w:val="22"/>
        </w:rPr>
        <w:t xml:space="preserve">PGECOLTG164 </w:t>
      </w:r>
      <w:r w:rsidR="00B7304D">
        <w:rPr>
          <w:rFonts w:asciiTheme="minorHAnsi" w:hAnsiTheme="minorHAnsi" w:cstheme="minorHAnsi"/>
          <w:i w:val="0"/>
          <w:color w:val="auto"/>
          <w:szCs w:val="22"/>
        </w:rPr>
        <w:t>R7</w:t>
      </w:r>
      <w:r w:rsidR="00367395" w:rsidRPr="00367395">
        <w:rPr>
          <w:rFonts w:asciiTheme="minorHAnsi" w:hAnsiTheme="minorHAnsi" w:cstheme="minorHAnsi"/>
          <w:i w:val="0"/>
          <w:color w:val="auto"/>
          <w:szCs w:val="22"/>
        </w:rPr>
        <w:t xml:space="preserve"> LED</w:t>
      </w:r>
      <w:r w:rsidR="00717D45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367395" w:rsidRPr="00367395">
        <w:rPr>
          <w:rFonts w:asciiTheme="minorHAnsi" w:hAnsiTheme="minorHAnsi" w:cstheme="minorHAnsi"/>
          <w:i w:val="0"/>
          <w:color w:val="auto"/>
          <w:szCs w:val="22"/>
        </w:rPr>
        <w:t>Globe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</w:t>
      </w:r>
      <w:r w:rsidR="00717D45" w:rsidRPr="00717D45">
        <w:rPr>
          <w:rFonts w:asciiTheme="minorHAnsi" w:hAnsiTheme="minorHAnsi" w:cstheme="minorHAnsi"/>
          <w:i w:val="0"/>
          <w:color w:val="auto"/>
          <w:szCs w:val="22"/>
        </w:rPr>
        <w:t xml:space="preserve">PGECOLTG164 </w:t>
      </w:r>
      <w:r w:rsidR="00B7304D" w:rsidRPr="00717D45">
        <w:rPr>
          <w:rFonts w:asciiTheme="minorHAnsi" w:hAnsiTheme="minorHAnsi" w:cstheme="minorHAnsi"/>
          <w:i w:val="0"/>
          <w:color w:val="auto"/>
          <w:szCs w:val="22"/>
        </w:rPr>
        <w:t>R</w:t>
      </w:r>
      <w:r w:rsidR="00B7304D">
        <w:rPr>
          <w:rFonts w:asciiTheme="minorHAnsi" w:hAnsiTheme="minorHAnsi" w:cstheme="minorHAnsi"/>
          <w:i w:val="0"/>
          <w:color w:val="auto"/>
          <w:szCs w:val="22"/>
        </w:rPr>
        <w:t>7</w:t>
      </w:r>
      <w:r w:rsidR="00B7304D" w:rsidRPr="00717D45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717D45" w:rsidRPr="00717D45">
        <w:rPr>
          <w:rFonts w:asciiTheme="minorHAnsi" w:hAnsiTheme="minorHAnsi" w:cstheme="minorHAnsi"/>
          <w:i w:val="0"/>
          <w:color w:val="auto"/>
          <w:szCs w:val="22"/>
        </w:rPr>
        <w:t>LED Globe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,</w:t>
      </w:r>
      <w:r w:rsidR="00B11071">
        <w:rPr>
          <w:rFonts w:asciiTheme="minorHAnsi" w:hAnsiTheme="minorHAnsi" w:cstheme="minorHAnsi"/>
          <w:i w:val="0"/>
          <w:color w:val="auto"/>
          <w:szCs w:val="22"/>
        </w:rPr>
        <w:t xml:space="preserve"> with the following exceptions: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FBD013" w14:textId="23C20FAB" w:rsidR="00217B2E" w:rsidRPr="0000531A" w:rsidRDefault="00217B2E" w:rsidP="0000531A">
      <w:pPr>
        <w:pStyle w:val="ListParagraph"/>
        <w:numPr>
          <w:ilvl w:val="0"/>
          <w:numId w:val="36"/>
        </w:numPr>
        <w:rPr>
          <w:rFonts w:cstheme="minorHAnsi"/>
          <w:i/>
          <w:szCs w:val="22"/>
        </w:rPr>
      </w:pPr>
      <w:r w:rsidRPr="00B7304D">
        <w:rPr>
          <w:rFonts w:cstheme="minorHAnsi"/>
          <w:szCs w:val="22"/>
        </w:rPr>
        <w:t>Dwelling Areas and Common Areas were added for the Multifamily Dwelling Area (</w:t>
      </w:r>
      <w:proofErr w:type="spellStart"/>
      <w:r w:rsidRPr="00B7304D">
        <w:rPr>
          <w:rFonts w:cstheme="minorHAnsi"/>
          <w:szCs w:val="22"/>
        </w:rPr>
        <w:t>MFm</w:t>
      </w:r>
      <w:proofErr w:type="spellEnd"/>
      <w:r w:rsidRPr="00B7304D">
        <w:rPr>
          <w:rFonts w:cstheme="minorHAnsi"/>
          <w:szCs w:val="22"/>
        </w:rPr>
        <w:t>) and Residential Mobile Home - Double-Wide (</w:t>
      </w:r>
      <w:proofErr w:type="spellStart"/>
      <w:r w:rsidRPr="00B7304D">
        <w:rPr>
          <w:rFonts w:cstheme="minorHAnsi"/>
          <w:szCs w:val="22"/>
        </w:rPr>
        <w:t>DMo</w:t>
      </w:r>
      <w:proofErr w:type="spellEnd"/>
      <w:r w:rsidRPr="00B7304D">
        <w:rPr>
          <w:rFonts w:cstheme="minorHAnsi"/>
          <w:szCs w:val="22"/>
        </w:rPr>
        <w:t xml:space="preserve">). </w:t>
      </w:r>
      <w:r w:rsidR="00B7304D" w:rsidRPr="00B7304D">
        <w:rPr>
          <w:rFonts w:cstheme="minorHAnsi"/>
          <w:szCs w:val="22"/>
        </w:rPr>
        <w:t>Dwelling Areas and Common Areas used operating hours of 541 hours and 6412 hours per year consistent with 2015 Lighting Retrofit Guidance [Attachment 2].</w:t>
      </w:r>
    </w:p>
    <w:p w14:paraId="1AC74AFE" w14:textId="673D96DD" w:rsidR="00B7304D" w:rsidRPr="00B7304D" w:rsidRDefault="00B7304D" w:rsidP="00B7304D">
      <w:pPr>
        <w:pStyle w:val="ListParagraph"/>
        <w:numPr>
          <w:ilvl w:val="0"/>
          <w:numId w:val="36"/>
        </w:numPr>
        <w:rPr>
          <w:rFonts w:cstheme="minorHAnsi"/>
          <w:szCs w:val="22"/>
        </w:rPr>
      </w:pPr>
      <w:r w:rsidRPr="00B7304D">
        <w:rPr>
          <w:rFonts w:cstheme="minorHAnsi"/>
          <w:szCs w:val="22"/>
        </w:rPr>
        <w:t xml:space="preserve">For the Common Area scenario, Measure IDs were </w:t>
      </w:r>
      <w:r w:rsidR="0000531A">
        <w:rPr>
          <w:rFonts w:cstheme="minorHAnsi"/>
          <w:szCs w:val="22"/>
        </w:rPr>
        <w:t>selected</w:t>
      </w:r>
      <w:r w:rsidRPr="00B7304D">
        <w:rPr>
          <w:rFonts w:cstheme="minorHAnsi"/>
          <w:szCs w:val="22"/>
        </w:rPr>
        <w:t xml:space="preserve"> using the March 1, 2018 Screw-In Lamp disposition (</w:t>
      </w:r>
      <w:proofErr w:type="spellStart"/>
      <w:r w:rsidRPr="00B7304D">
        <w:rPr>
          <w:rFonts w:cstheme="minorHAnsi"/>
          <w:szCs w:val="22"/>
        </w:rPr>
        <w:t>READi</w:t>
      </w:r>
      <w:proofErr w:type="spellEnd"/>
      <w:r w:rsidRPr="00B7304D">
        <w:rPr>
          <w:rFonts w:cstheme="minorHAnsi"/>
          <w:szCs w:val="22"/>
        </w:rPr>
        <w:t xml:space="preserve"> 2.4.7) and is matched to appropriate measure watts.</w:t>
      </w:r>
    </w:p>
    <w:p w14:paraId="2E55DF91" w14:textId="77777777" w:rsidR="006E5455" w:rsidRPr="005837B0" w:rsidRDefault="006E5455" w:rsidP="006E5455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uses the same 541 operating hours as the 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5B38BC67" w14:textId="77777777" w:rsidR="00B7304D" w:rsidRPr="00B7304D" w:rsidRDefault="00B7304D" w:rsidP="00B7304D">
      <w:pPr>
        <w:pStyle w:val="ListParagraph"/>
        <w:numPr>
          <w:ilvl w:val="0"/>
          <w:numId w:val="36"/>
        </w:numPr>
        <w:rPr>
          <w:rFonts w:cstheme="minorHAnsi"/>
          <w:szCs w:val="22"/>
        </w:rPr>
      </w:pPr>
      <w:r w:rsidRPr="00B7304D">
        <w:rPr>
          <w:rFonts w:cstheme="minorHAnsi"/>
          <w:szCs w:val="22"/>
        </w:rPr>
        <w:t xml:space="preserve">Three different calculation templates for Res, Common/Dwelling, and Non-Res are developed using SCE’s 2018 calculation template. 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0ADB8D20" w:rsidR="004147A4" w:rsidRPr="004147A4" w:rsidRDefault="00A30A0C" w:rsidP="00E912DB">
            <w:pPr>
              <w:rPr>
                <w:rFonts w:cstheme="minorHAnsi"/>
                <w:szCs w:val="20"/>
              </w:rPr>
            </w:pPr>
            <w:r>
              <w:t>12</w:t>
            </w:r>
            <w:r w:rsidR="004147A4" w:rsidRPr="00A632E5">
              <w:t>/</w:t>
            </w:r>
            <w:r w:rsidR="00E912DB">
              <w:t>22</w:t>
            </w:r>
            <w:r w:rsidR="004147A4" w:rsidRPr="00A632E5">
              <w:t>/</w:t>
            </w:r>
            <w:r>
              <w:t>16</w:t>
            </w:r>
          </w:p>
        </w:tc>
        <w:tc>
          <w:tcPr>
            <w:tcW w:w="1235" w:type="pct"/>
          </w:tcPr>
          <w:p w14:paraId="4A812BB3" w14:textId="74E10B52" w:rsidR="004147A4" w:rsidRPr="004147A4" w:rsidRDefault="00A30A0C" w:rsidP="00A30A0C">
            <w:pPr>
              <w:rPr>
                <w:rFonts w:cstheme="minorHAnsi"/>
                <w:szCs w:val="20"/>
              </w:rPr>
            </w:pPr>
            <w:r>
              <w:t xml:space="preserve">Arvind Subramanya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</w:tc>
        <w:tc>
          <w:tcPr>
            <w:tcW w:w="2758" w:type="pct"/>
          </w:tcPr>
          <w:p w14:paraId="34F0A8ED" w14:textId="35753A07" w:rsidR="002933C8" w:rsidRPr="006E5455" w:rsidRDefault="009E0BAA" w:rsidP="006E5455">
            <w:pPr>
              <w:pStyle w:val="ListParagraph"/>
              <w:numPr>
                <w:ilvl w:val="0"/>
                <w:numId w:val="37"/>
              </w:numPr>
              <w:ind w:left="284"/>
            </w:pPr>
            <w:r>
              <w:t>Calculation templates were developed based on PGE’s template “</w:t>
            </w:r>
            <w:r w:rsidR="00367395" w:rsidRPr="00367395">
              <w:t>PGECOLTG164 R5-9-11-2015F</w:t>
            </w:r>
            <w:r>
              <w:t>”</w:t>
            </w:r>
            <w:r w:rsidR="006E5455">
              <w:t xml:space="preserve"> incorporating the changes described above</w:t>
            </w:r>
            <w:r>
              <w:t>.</w:t>
            </w:r>
          </w:p>
        </w:tc>
      </w:tr>
      <w:tr w:rsidR="00B7304D" w:rsidRPr="004147A4" w14:paraId="2EECB10D" w14:textId="77777777" w:rsidTr="004147A4">
        <w:trPr>
          <w:trHeight w:val="20"/>
        </w:trPr>
        <w:tc>
          <w:tcPr>
            <w:tcW w:w="330" w:type="pct"/>
          </w:tcPr>
          <w:p w14:paraId="3C37E665" w14:textId="66D11977" w:rsidR="00B7304D" w:rsidRPr="004147A4" w:rsidRDefault="00B7304D" w:rsidP="00B7304D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478E84E9" w14:textId="7ECADB38" w:rsidR="00B7304D" w:rsidRDefault="00B7304D" w:rsidP="00B7304D">
            <w:r>
              <w:t>5/1/2018</w:t>
            </w:r>
          </w:p>
        </w:tc>
        <w:tc>
          <w:tcPr>
            <w:tcW w:w="1235" w:type="pct"/>
          </w:tcPr>
          <w:p w14:paraId="418DBEC7" w14:textId="4748F040" w:rsidR="00B7304D" w:rsidRDefault="00B7304D" w:rsidP="00B7304D">
            <w:r>
              <w:t>Lake Casco (TRC)</w:t>
            </w:r>
          </w:p>
        </w:tc>
        <w:tc>
          <w:tcPr>
            <w:tcW w:w="2758" w:type="pct"/>
          </w:tcPr>
          <w:p w14:paraId="5435994C" w14:textId="77777777" w:rsidR="00B7304D" w:rsidRPr="00302367" w:rsidRDefault="00B7304D" w:rsidP="00B7304D">
            <w:pPr>
              <w:spacing w:line="276" w:lineRule="auto"/>
              <w:rPr>
                <w:szCs w:val="20"/>
              </w:rPr>
            </w:pPr>
            <w:r w:rsidRPr="00302367">
              <w:rPr>
                <w:szCs w:val="20"/>
              </w:rPr>
              <w:t xml:space="preserve">The following updates were made based on the CPUC 2018 Screw-In Lamp Savings Method Disposition dated March 1, 2018. </w:t>
            </w:r>
          </w:p>
          <w:p w14:paraId="2746CE7B" w14:textId="7116A8D8" w:rsidR="00B7304D" w:rsidRPr="00302367" w:rsidRDefault="00B7304D" w:rsidP="00B7304D">
            <w:pPr>
              <w:pStyle w:val="ListParagraph"/>
              <w:numPr>
                <w:ilvl w:val="0"/>
                <w:numId w:val="42"/>
              </w:numPr>
              <w:ind w:left="283"/>
            </w:pPr>
            <w:r w:rsidRPr="00302367">
              <w:rPr>
                <w:szCs w:val="20"/>
              </w:rPr>
              <w:t>Calculation templates were developed based on PGE’s template “</w:t>
            </w:r>
            <w:r w:rsidRPr="00B7304D">
              <w:rPr>
                <w:szCs w:val="20"/>
              </w:rPr>
              <w:t>PGECOLTG164_R7-9-11-2015F</w:t>
            </w:r>
            <w:r w:rsidRPr="00302367">
              <w:rPr>
                <w:szCs w:val="20"/>
              </w:rPr>
              <w:t>”. Calculations and costs were updated based on new WRR values from the disposition.</w:t>
            </w:r>
          </w:p>
          <w:p w14:paraId="626BFE4D" w14:textId="77777777" w:rsidR="00B7304D" w:rsidRPr="0000531A" w:rsidRDefault="00B7304D" w:rsidP="00B7304D">
            <w:pPr>
              <w:pStyle w:val="ListParagraph"/>
              <w:numPr>
                <w:ilvl w:val="0"/>
                <w:numId w:val="42"/>
              </w:numPr>
              <w:ind w:left="286"/>
              <w:rPr>
                <w:szCs w:val="20"/>
              </w:rPr>
            </w:pPr>
            <w:r w:rsidRPr="0000531A">
              <w:rPr>
                <w:szCs w:val="20"/>
              </w:rPr>
              <w:t>Updated NTG to be “</w:t>
            </w:r>
            <w:r w:rsidRPr="0000531A">
              <w:rPr>
                <w:rFonts w:cs="Arial"/>
                <w:szCs w:val="20"/>
              </w:rPr>
              <w:t>All-</w:t>
            </w:r>
            <w:proofErr w:type="spellStart"/>
            <w:r w:rsidRPr="0000531A">
              <w:rPr>
                <w:rFonts w:cs="Arial"/>
                <w:szCs w:val="20"/>
              </w:rPr>
              <w:t>Ltg</w:t>
            </w:r>
            <w:proofErr w:type="spellEnd"/>
            <w:r w:rsidRPr="0000531A">
              <w:rPr>
                <w:rFonts w:cs="Arial"/>
                <w:szCs w:val="20"/>
              </w:rPr>
              <w:t>-</w:t>
            </w:r>
            <w:proofErr w:type="spellStart"/>
            <w:r w:rsidRPr="0000531A">
              <w:rPr>
                <w:rFonts w:cs="Arial"/>
                <w:szCs w:val="20"/>
              </w:rPr>
              <w:t>ScrwInLED</w:t>
            </w:r>
            <w:proofErr w:type="spellEnd"/>
            <w:r w:rsidRPr="0000531A">
              <w:rPr>
                <w:rFonts w:cs="Arial"/>
                <w:szCs w:val="20"/>
              </w:rPr>
              <w:t>” based on “2018ScrewInLampSavingsMethods-1March2018” disposition</w:t>
            </w:r>
          </w:p>
          <w:p w14:paraId="75DCB3DA" w14:textId="77777777" w:rsidR="00B7304D" w:rsidRDefault="00B7304D" w:rsidP="0000531A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58F7E96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 xml:space="preserve">Measure </w:t>
      </w:r>
      <w:r w:rsidR="006E5455">
        <w:rPr>
          <w:b/>
          <w:szCs w:val="20"/>
        </w:rPr>
        <w:t xml:space="preserve">Differences </w:t>
      </w:r>
      <w:r w:rsidRPr="00F30167">
        <w:rPr>
          <w:b/>
          <w:szCs w:val="20"/>
        </w:rPr>
        <w:t>Summary</w:t>
      </w:r>
    </w:p>
    <w:p w14:paraId="68F1D0A6" w14:textId="7450D51E" w:rsidR="009A2332" w:rsidRDefault="00F30167" w:rsidP="009A2332">
      <w:pPr>
        <w:pStyle w:val="Caption"/>
        <w:keepNext/>
        <w:jc w:val="center"/>
      </w:pPr>
      <w:r>
        <w:t xml:space="preserve">Table </w:t>
      </w:r>
      <w:r w:rsidR="00A93714">
        <w:fldChar w:fldCharType="begin"/>
      </w:r>
      <w:r w:rsidR="00A93714">
        <w:instrText xml:space="preserve"> SEQ Table \* ARABIC </w:instrText>
      </w:r>
      <w:r w:rsidR="00A93714">
        <w:fldChar w:fldCharType="separate"/>
      </w:r>
      <w:r>
        <w:rPr>
          <w:noProof/>
        </w:rPr>
        <w:t>1</w:t>
      </w:r>
      <w:r w:rsidR="00A93714">
        <w:rPr>
          <w:noProof/>
        </w:rPr>
        <w:fldChar w:fldCharType="end"/>
      </w:r>
      <w:r>
        <w:t xml:space="preserve">: Measure </w:t>
      </w:r>
      <w:r w:rsidR="006E5455">
        <w:t xml:space="preserve">Differences </w:t>
      </w:r>
      <w:r>
        <w:t>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5E5EE249" w:rsidR="009A2332" w:rsidRDefault="00A30A0C" w:rsidP="006E5455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367395">
              <w:t>Globe</w:t>
            </w:r>
            <w:r w:rsidR="009516CF">
              <w:t xml:space="preserve"> Lighting. </w:t>
            </w:r>
            <w:r w:rsidR="00D932D0">
              <w:t xml:space="preserve">Savings calculation methodology and cost data was taken directly from </w:t>
            </w:r>
            <w:r w:rsidR="00D932D0" w:rsidRPr="00367395">
              <w:t xml:space="preserve">PGECOLTG164 </w:t>
            </w:r>
            <w:r w:rsidR="00B7304D">
              <w:t>R7</w:t>
            </w:r>
            <w:r w:rsidR="00D932D0">
              <w:t xml:space="preserve">. </w:t>
            </w:r>
            <w:r w:rsidR="006E5455">
              <w:t>Only differences are explained here.</w:t>
            </w:r>
            <w:r w:rsidR="00DB10D9">
              <w:rPr>
                <w:rFonts w:ascii="Arial" w:hAnsi="Arial" w:cs="Arial"/>
              </w:rPr>
              <w:t xml:space="preserve"> </w:t>
            </w:r>
            <w:r w:rsidR="00DB10D9">
              <w:t xml:space="preserve"> 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41D08B90" w:rsidR="009A2332" w:rsidRDefault="006E5455" w:rsidP="009A2332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71CCCDEB" w14:textId="5BF15D23" w:rsidR="008B6976" w:rsidRDefault="006E5455" w:rsidP="009E0BAA">
            <w:r>
              <w:t>No difference</w:t>
            </w:r>
          </w:p>
        </w:tc>
      </w:tr>
      <w:tr w:rsidR="009A2332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379AE99C" w14:textId="77777777" w:rsidR="00B7304D" w:rsidRPr="0000531A" w:rsidRDefault="00B7304D" w:rsidP="00B7304D">
            <w:pPr>
              <w:rPr>
                <w:rFonts w:cstheme="minorHAnsi"/>
                <w:szCs w:val="22"/>
              </w:rPr>
            </w:pPr>
            <w:r w:rsidRPr="0000531A">
              <w:rPr>
                <w:rFonts w:cstheme="minorHAnsi"/>
                <w:szCs w:val="22"/>
              </w:rPr>
              <w:t xml:space="preserve">The customer must be a residential or commercial SCE electric customer. </w:t>
            </w:r>
          </w:p>
          <w:p w14:paraId="6A08BBB0" w14:textId="77777777" w:rsidR="006A4DFD" w:rsidRPr="0000531A" w:rsidRDefault="006A4DFD" w:rsidP="006E5455">
            <w:pPr>
              <w:ind w:left="-18"/>
              <w:rPr>
                <w:rFonts w:cstheme="minorHAnsi"/>
                <w:szCs w:val="22"/>
              </w:rPr>
            </w:pPr>
          </w:p>
          <w:p w14:paraId="31DBBD62" w14:textId="6A81CB38" w:rsidR="006E5455" w:rsidRPr="0000531A" w:rsidRDefault="006E5455" w:rsidP="006E5455">
            <w:pPr>
              <w:ind w:left="-18"/>
              <w:rPr>
                <w:rFonts w:cstheme="minorHAnsi"/>
                <w:szCs w:val="22"/>
              </w:rPr>
            </w:pPr>
            <w:r w:rsidRPr="0000531A">
              <w:rPr>
                <w:rFonts w:cstheme="minorHAnsi"/>
                <w:szCs w:val="22"/>
              </w:rPr>
              <w:t xml:space="preserve">Note: Other program level restrictions and guidelines exist for this work paper. Please see the </w:t>
            </w:r>
            <w:r w:rsidRPr="0000531A">
              <w:rPr>
                <w:rFonts w:cstheme="minorHAnsi"/>
                <w:b/>
                <w:szCs w:val="22"/>
              </w:rPr>
              <w:t xml:space="preserve">Programs Restrictions and Guidelines </w:t>
            </w:r>
            <w:r w:rsidRPr="0000531A">
              <w:rPr>
                <w:rFonts w:cstheme="minorHAnsi"/>
                <w:szCs w:val="22"/>
              </w:rPr>
              <w:t xml:space="preserve">section of PGECOLTG164 </w:t>
            </w:r>
            <w:r w:rsidR="00B7304D" w:rsidRPr="0000531A">
              <w:rPr>
                <w:rFonts w:cstheme="minorHAnsi"/>
                <w:szCs w:val="22"/>
              </w:rPr>
              <w:t>R7</w:t>
            </w:r>
            <w:r w:rsidRPr="0000531A">
              <w:rPr>
                <w:rFonts w:cstheme="minorHAnsi"/>
                <w:szCs w:val="22"/>
              </w:rPr>
              <w:t xml:space="preserve"> - LED Globe Lamps for more details.</w:t>
            </w:r>
          </w:p>
          <w:p w14:paraId="71FE3F56" w14:textId="77777777" w:rsidR="006A4DFD" w:rsidRPr="0000531A" w:rsidRDefault="006A4DFD" w:rsidP="006E5455">
            <w:pPr>
              <w:ind w:left="-18"/>
              <w:rPr>
                <w:rFonts w:cstheme="minorHAnsi"/>
                <w:szCs w:val="22"/>
              </w:rPr>
            </w:pPr>
          </w:p>
          <w:p w14:paraId="53FEF1FF" w14:textId="42C7E756" w:rsidR="006A4DFD" w:rsidRPr="0000531A" w:rsidRDefault="006A4DFD" w:rsidP="006E5455">
            <w:pPr>
              <w:ind w:left="-18"/>
              <w:rPr>
                <w:rFonts w:cstheme="minorHAnsi"/>
              </w:rPr>
            </w:pPr>
            <w:r w:rsidRPr="0000531A">
              <w:rPr>
                <w:rFonts w:cstheme="minorHAnsi"/>
                <w:szCs w:val="22"/>
              </w:rPr>
              <w:t>For SCE, the residential upstream program follows the CEC specification and all other programs follow the Energy Star 2.0 specifications.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66182F5C" w:rsidR="009A2332" w:rsidRDefault="006E5455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55E3B8A" w14:textId="3DEBB44C" w:rsidR="009E0BAA" w:rsidRPr="000C3091" w:rsidRDefault="009E0BAA" w:rsidP="009E0BAA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 w:rsidR="002933C8">
              <w:rPr>
                <w:u w:val="single"/>
              </w:rPr>
              <w:t xml:space="preserve"> for Common and Dwelling area scenario:</w:t>
            </w:r>
          </w:p>
          <w:p w14:paraId="50B9AA55" w14:textId="3B1B3574" w:rsidR="000C3091" w:rsidRDefault="000C3091" w:rsidP="000C3091">
            <w:r>
              <w:t>Direct Install</w:t>
            </w:r>
          </w:p>
          <w:p w14:paraId="7DC85771" w14:textId="1DDE8500" w:rsidR="000C3091" w:rsidRDefault="000C3091" w:rsidP="000C3091">
            <w:r>
              <w:t>Down-Stream Incentive - Deemed</w:t>
            </w:r>
          </w:p>
          <w:p w14:paraId="1B570508" w14:textId="5E15204B" w:rsidR="009A2332" w:rsidRDefault="009A2332" w:rsidP="000C3091"/>
          <w:p w14:paraId="6B84B655" w14:textId="674DCF7C" w:rsidR="002933C8" w:rsidRDefault="002933C8" w:rsidP="000C3091">
            <w:r w:rsidRPr="000C3091">
              <w:rPr>
                <w:u w:val="single"/>
              </w:rPr>
              <w:t>Residential Single Family:</w:t>
            </w:r>
          </w:p>
          <w:p w14:paraId="715B5918" w14:textId="03879E84" w:rsidR="000C3091" w:rsidRDefault="002933C8" w:rsidP="002C2D8F">
            <w:r>
              <w:t>Up-Stream Incentive</w:t>
            </w:r>
          </w:p>
          <w:p w14:paraId="60BE287A" w14:textId="77777777" w:rsidR="00A93714" w:rsidRDefault="00A93714" w:rsidP="00A93714">
            <w:r>
              <w:lastRenderedPageBreak/>
              <w:t>Direct Install</w:t>
            </w:r>
          </w:p>
          <w:p w14:paraId="1A5F9AB1" w14:textId="7A23C8A7" w:rsidR="00A93714" w:rsidRDefault="00A93714" w:rsidP="00A93714">
            <w:r>
              <w:t>Down-Stream Incentive - Deemed</w:t>
            </w:r>
            <w:bookmarkStart w:id="3" w:name="_GoBack"/>
            <w:bookmarkEnd w:id="3"/>
          </w:p>
          <w:p w14:paraId="04D8E58E" w14:textId="77777777" w:rsidR="002933C8" w:rsidRDefault="002933C8" w:rsidP="002C2D8F"/>
          <w:p w14:paraId="7468B67B" w14:textId="77777777" w:rsidR="009E0BAA" w:rsidRPr="000C3091" w:rsidRDefault="000C3091" w:rsidP="002C2D8F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224D9E35" w14:textId="77777777" w:rsidR="000C3091" w:rsidRDefault="000C3091" w:rsidP="000C3091">
            <w:r>
              <w:t>Direct Install</w:t>
            </w:r>
          </w:p>
          <w:p w14:paraId="16BB2050" w14:textId="77777777" w:rsidR="000C3091" w:rsidRDefault="000C3091" w:rsidP="000C3091">
            <w:r>
              <w:t>Down-Stream Incentive - Deemed</w:t>
            </w:r>
          </w:p>
          <w:p w14:paraId="6B4E30FD" w14:textId="77777777" w:rsidR="000C3091" w:rsidRDefault="000C3091" w:rsidP="000C3091">
            <w:r w:rsidRPr="000C3091">
              <w:t>Mid-Stream Incentive</w:t>
            </w:r>
          </w:p>
          <w:p w14:paraId="67E45078" w14:textId="31BA4DAD" w:rsidR="009E0BAA" w:rsidRDefault="000C3091" w:rsidP="002C2D8F">
            <w:r>
              <w:t>Up-Stream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10DBC0A7" w:rsidR="009A2332" w:rsidRPr="0000531A" w:rsidRDefault="00B7304D" w:rsidP="00784DD6">
            <w:pPr>
              <w:rPr>
                <w:szCs w:val="22"/>
              </w:rPr>
            </w:pPr>
            <w:bookmarkStart w:id="4" w:name="_Hlk512924395"/>
            <w:r w:rsidRPr="0000531A">
              <w:rPr>
                <w:rFonts w:cs="Arial"/>
                <w:szCs w:val="22"/>
              </w:rPr>
              <w:t>All-</w:t>
            </w:r>
            <w:proofErr w:type="spellStart"/>
            <w:r w:rsidRPr="0000531A">
              <w:rPr>
                <w:rFonts w:cs="Arial"/>
                <w:szCs w:val="22"/>
              </w:rPr>
              <w:t>Ltg</w:t>
            </w:r>
            <w:proofErr w:type="spellEnd"/>
            <w:r w:rsidRPr="0000531A">
              <w:rPr>
                <w:rFonts w:cs="Arial"/>
                <w:szCs w:val="22"/>
              </w:rPr>
              <w:t>-</w:t>
            </w:r>
            <w:proofErr w:type="spellStart"/>
            <w:r w:rsidRPr="0000531A">
              <w:rPr>
                <w:rFonts w:cs="Arial"/>
                <w:szCs w:val="22"/>
              </w:rPr>
              <w:t>ScrwInLED</w:t>
            </w:r>
            <w:bookmarkEnd w:id="4"/>
            <w:proofErr w:type="spellEnd"/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31866BA6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014DE60F" w14:textId="1CCDAF0F" w:rsidR="00784DD6" w:rsidRDefault="00784DD6" w:rsidP="00784DD6">
            <w:r>
              <w:t>ILtg-Res-LED-15000hr</w:t>
            </w:r>
            <w:r w:rsidR="002933C8">
              <w:t xml:space="preserve"> – Residential &lt;3 Watt LED Globe</w:t>
            </w:r>
          </w:p>
          <w:p w14:paraId="638636B8" w14:textId="2BC68CCC" w:rsidR="002933C8" w:rsidRDefault="00784DD6" w:rsidP="00784DD6">
            <w:r>
              <w:t>ILtg-Res-LED-20000hr</w:t>
            </w:r>
            <w:r w:rsidR="002933C8">
              <w:t xml:space="preserve"> – Residential &gt;3 Watt to 10 Watt LED Globe</w:t>
            </w:r>
            <w:r w:rsidR="00792427">
              <w:t>, and all Common Area Measures</w:t>
            </w:r>
          </w:p>
          <w:p w14:paraId="4AE0B181" w14:textId="3A74F22A" w:rsidR="00784DD6" w:rsidRDefault="00784DD6" w:rsidP="00784DD6">
            <w:r>
              <w:t>ILtg-Com-LED-15000hr</w:t>
            </w:r>
            <w:r w:rsidR="002933C8">
              <w:t>– Commercial &lt;3 Watt LED Globe</w:t>
            </w:r>
          </w:p>
          <w:p w14:paraId="7116A05E" w14:textId="77777777" w:rsidR="009A2332" w:rsidRDefault="00784DD6" w:rsidP="00784DD6">
            <w:pPr>
              <w:rPr>
                <w:ins w:id="5" w:author="Casco, Lake" w:date="2018-05-01T10:47:00Z"/>
              </w:rPr>
            </w:pPr>
            <w:r>
              <w:t>ILtg-Com-LED-20000hr</w:t>
            </w:r>
            <w:r w:rsidR="002933C8">
              <w:t xml:space="preserve"> – Commercial &gt;3 Watt to 10 Watt LED Globe</w:t>
            </w:r>
          </w:p>
          <w:p w14:paraId="70BC13BC" w14:textId="38E34C2F" w:rsidR="00D06E81" w:rsidRDefault="00D06E81" w:rsidP="00784DD6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2EEE2D4D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428D5738" w:rsidR="009A2332" w:rsidRDefault="00C0626B" w:rsidP="00784DD6">
            <w:r w:rsidRPr="00C0626B">
              <w:t xml:space="preserve">The energy savings calculation is using the wattage reduction ratio (WRR) </w:t>
            </w:r>
            <w:r w:rsidR="00784DD6">
              <w:t xml:space="preserve">as shown in the </w:t>
            </w:r>
            <w:r w:rsidR="00721174" w:rsidRPr="00367395">
              <w:t xml:space="preserve">PGECOLTG164 </w:t>
            </w:r>
            <w:r w:rsidR="00B7304D">
              <w:t>R7</w:t>
            </w:r>
            <w:r w:rsidRPr="00C0626B">
              <w:t>. The operating hours and interactive effects for Commercial were taken from DEER 2016 data. The operating hours and interactive effects for Residential were taken from DEER 2017</w:t>
            </w:r>
            <w:r w:rsidR="001E2B7D">
              <w:t>.</w:t>
            </w:r>
            <w:r w:rsidR="00D04433">
              <w:t xml:space="preserve">  </w:t>
            </w:r>
            <w:r w:rsidR="00721174">
              <w:t>These interactive effects and operating hours were used to calculate energy savings for SCE specific climate zones.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3F12519D" w:rsidR="009A2332" w:rsidRDefault="006E5455" w:rsidP="00D04433">
            <w:r>
              <w:t>No difference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3CD1D884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22C65ED9" w14:textId="77777777" w:rsidR="0059057E" w:rsidRDefault="0059057E" w:rsidP="009A2332">
      <w:pPr>
        <w:spacing w:after="200" w:line="276" w:lineRule="auto"/>
        <w:rPr>
          <w:b/>
          <w:szCs w:val="20"/>
          <w:u w:val="single"/>
        </w:rPr>
      </w:pPr>
    </w:p>
    <w:p w14:paraId="2F316EF1" w14:textId="77777777" w:rsidR="0059057E" w:rsidRDefault="0059057E" w:rsidP="009A2332">
      <w:pPr>
        <w:spacing w:after="200" w:line="276" w:lineRule="auto"/>
        <w:rPr>
          <w:b/>
          <w:szCs w:val="20"/>
          <w:u w:val="single"/>
        </w:rPr>
      </w:pPr>
    </w:p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lastRenderedPageBreak/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6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717D45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717D45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717D45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717D45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717D45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bookmarkEnd w:id="6"/>
    <w:p w14:paraId="5B80489F" w14:textId="6D08BEAB" w:rsidR="00717D45" w:rsidRDefault="00717D45" w:rsidP="00717D45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above</w:t>
      </w:r>
      <w:r w:rsidR="006F5C5D">
        <w:rPr>
          <w:szCs w:val="20"/>
        </w:rPr>
        <w:t xml:space="preserve"> were found in the READI 2.4.7.</w:t>
      </w:r>
    </w:p>
    <w:p w14:paraId="636EF4B2" w14:textId="4357E219" w:rsidR="00717D45" w:rsidRPr="008C26D8" w:rsidRDefault="00717D45" w:rsidP="00717D45">
      <w:pPr>
        <w:spacing w:after="200" w:line="276" w:lineRule="auto"/>
        <w:rPr>
          <w:szCs w:val="20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Pr="00717D45">
        <w:t xml:space="preserve">PGECOLTG164 </w:t>
      </w:r>
      <w:r w:rsidR="00B7304D">
        <w:t>R7</w:t>
      </w:r>
      <w:r w:rsidRPr="00717D45">
        <w:t xml:space="preserve"> LED Globe</w:t>
      </w:r>
      <w:r>
        <w:t xml:space="preserve">. </w:t>
      </w:r>
    </w:p>
    <w:p w14:paraId="721F32AA" w14:textId="77777777" w:rsidR="001744D5" w:rsidRDefault="001744D5" w:rsidP="009A2332">
      <w:pPr>
        <w:spacing w:after="200" w:line="276" w:lineRule="auto"/>
        <w:rPr>
          <w:b/>
          <w:szCs w:val="22"/>
        </w:rPr>
      </w:pPr>
    </w:p>
    <w:p w14:paraId="31E7A10A" w14:textId="77777777" w:rsidR="001744D5" w:rsidRDefault="001744D5" w:rsidP="009A2332">
      <w:pPr>
        <w:spacing w:after="200" w:line="276" w:lineRule="auto"/>
        <w:rPr>
          <w:b/>
          <w:szCs w:val="22"/>
        </w:rPr>
      </w:pPr>
    </w:p>
    <w:p w14:paraId="4ADFD17A" w14:textId="2B650FD5" w:rsidR="009A2332" w:rsidRPr="008C26D8" w:rsidRDefault="00C04E7A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t>Attachments</w:t>
      </w:r>
    </w:p>
    <w:p w14:paraId="37E9FBDB" w14:textId="1D89C25C" w:rsidR="00E16609" w:rsidRDefault="00C04E7A" w:rsidP="008744E4">
      <w:pPr>
        <w:pStyle w:val="ListParagraph"/>
        <w:numPr>
          <w:ilvl w:val="0"/>
          <w:numId w:val="39"/>
        </w:numPr>
        <w:rPr>
          <w:szCs w:val="20"/>
        </w:rPr>
      </w:pPr>
      <w:bookmarkStart w:id="7" w:name="_Toc214003099"/>
      <w:bookmarkEnd w:id="1"/>
      <w:bookmarkEnd w:id="7"/>
      <w:r w:rsidRPr="00C04E7A">
        <w:rPr>
          <w:szCs w:val="20"/>
        </w:rPr>
        <w:t>SCE17LG130.</w:t>
      </w:r>
      <w:r w:rsidR="00B7304D">
        <w:rPr>
          <w:szCs w:val="20"/>
        </w:rPr>
        <w:t>1</w:t>
      </w:r>
      <w:r w:rsidR="00B7304D" w:rsidRPr="00C04E7A">
        <w:rPr>
          <w:szCs w:val="20"/>
        </w:rPr>
        <w:t xml:space="preserve"> </w:t>
      </w:r>
      <w:r w:rsidRPr="00C04E7A">
        <w:rPr>
          <w:szCs w:val="20"/>
        </w:rPr>
        <w:t>A1 – Calculation Template_Final.zip</w:t>
      </w:r>
    </w:p>
    <w:p w14:paraId="6E0BB701" w14:textId="097AFC0A" w:rsidR="00B7304D" w:rsidRDefault="00B7304D">
      <w:pPr>
        <w:pStyle w:val="ListParagraph"/>
        <w:numPr>
          <w:ilvl w:val="0"/>
          <w:numId w:val="39"/>
        </w:numPr>
        <w:rPr>
          <w:szCs w:val="20"/>
        </w:rPr>
      </w:pPr>
      <w:r w:rsidRPr="00C04E7A">
        <w:rPr>
          <w:szCs w:val="20"/>
        </w:rPr>
        <w:t>SCE17LG130.</w:t>
      </w:r>
      <w:r>
        <w:rPr>
          <w:szCs w:val="20"/>
        </w:rPr>
        <w:t>1</w:t>
      </w:r>
      <w:r w:rsidRPr="00C04E7A">
        <w:rPr>
          <w:szCs w:val="20"/>
        </w:rPr>
        <w:t xml:space="preserve"> </w:t>
      </w:r>
      <w:r w:rsidRPr="00483D67">
        <w:rPr>
          <w:szCs w:val="20"/>
        </w:rPr>
        <w:t>A2 2015_Lighting_Retrofit_Guidance_memo_FINAL (emailed 2015-01-27)</w:t>
      </w:r>
    </w:p>
    <w:p w14:paraId="68F87494" w14:textId="7D1A6B1F" w:rsidR="00DB0910" w:rsidRPr="0096562A" w:rsidRDefault="00DB0910" w:rsidP="00DB0910">
      <w:pPr>
        <w:pStyle w:val="ListParagraph"/>
        <w:numPr>
          <w:ilvl w:val="0"/>
          <w:numId w:val="39"/>
        </w:numPr>
        <w:rPr>
          <w:szCs w:val="20"/>
        </w:rPr>
      </w:pPr>
      <w:r w:rsidRPr="00DB0910">
        <w:rPr>
          <w:szCs w:val="20"/>
        </w:rPr>
        <w:t>SCE17LG130.1 A3 2018ScrewInLampSavingsMethods-1March2018</w:t>
      </w:r>
    </w:p>
    <w:sectPr w:rsidR="00DB0910" w:rsidRPr="0096562A" w:rsidSect="0000531A">
      <w:footerReference w:type="default" r:id="rId10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29C37" w14:textId="77777777" w:rsidR="00022FA8" w:rsidRDefault="00022FA8" w:rsidP="00447D6E">
      <w:r>
        <w:separator/>
      </w:r>
    </w:p>
    <w:p w14:paraId="575FC5D7" w14:textId="77777777" w:rsidR="00022FA8" w:rsidRDefault="00022FA8"/>
  </w:endnote>
  <w:endnote w:type="continuationSeparator" w:id="0">
    <w:p w14:paraId="78B281CD" w14:textId="77777777" w:rsidR="00022FA8" w:rsidRDefault="00022FA8" w:rsidP="00447D6E">
      <w:r>
        <w:continuationSeparator/>
      </w:r>
    </w:p>
    <w:p w14:paraId="732A942C" w14:textId="77777777" w:rsidR="00022FA8" w:rsidRDefault="00022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28681FED" w:rsidR="00F30167" w:rsidRPr="009500DC" w:rsidRDefault="00A93714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67395">
          <w:rPr>
            <w:rFonts w:cstheme="minorHAnsi"/>
            <w:b/>
            <w:sz w:val="20"/>
            <w:szCs w:val="20"/>
          </w:rPr>
          <w:t>SCE17LG130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7304D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v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7304D">
          <w:rPr>
            <w:rFonts w:cstheme="minorHAnsi"/>
            <w:b/>
            <w:sz w:val="20"/>
            <w:szCs w:val="20"/>
          </w:rPr>
          <w:t>May 1, 2018</w:t>
        </w:r>
      </w:sdtContent>
    </w:sdt>
  </w:p>
  <w:p w14:paraId="43C07EA5" w14:textId="544E4323" w:rsidR="00F30167" w:rsidRPr="009500DC" w:rsidRDefault="00A93714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8AFAD" w14:textId="77777777" w:rsidR="00022FA8" w:rsidRDefault="00022FA8" w:rsidP="00447D6E">
      <w:r>
        <w:separator/>
      </w:r>
    </w:p>
    <w:p w14:paraId="2F8873B0" w14:textId="77777777" w:rsidR="00022FA8" w:rsidRDefault="00022FA8"/>
  </w:footnote>
  <w:footnote w:type="continuationSeparator" w:id="0">
    <w:p w14:paraId="25E12FDD" w14:textId="77777777" w:rsidR="00022FA8" w:rsidRDefault="00022FA8" w:rsidP="00447D6E">
      <w:r>
        <w:continuationSeparator/>
      </w:r>
    </w:p>
    <w:p w14:paraId="4AF6062E" w14:textId="77777777" w:rsidR="00022FA8" w:rsidRDefault="00022F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8327F"/>
    <w:multiLevelType w:val="hybridMultilevel"/>
    <w:tmpl w:val="F42AB52A"/>
    <w:lvl w:ilvl="0" w:tplc="0409000F">
      <w:start w:val="1"/>
      <w:numFmt w:val="decimal"/>
      <w:lvlText w:val="%1."/>
      <w:lvlJc w:val="left"/>
      <w:pPr>
        <w:ind w:left="614" w:hanging="360"/>
      </w:pPr>
    </w:lvl>
    <w:lvl w:ilvl="1" w:tplc="04090019" w:tentative="1">
      <w:start w:val="1"/>
      <w:numFmt w:val="lowerLetter"/>
      <w:lvlText w:val="%2."/>
      <w:lvlJc w:val="left"/>
      <w:pPr>
        <w:ind w:left="1334" w:hanging="360"/>
      </w:pPr>
    </w:lvl>
    <w:lvl w:ilvl="2" w:tplc="0409001B" w:tentative="1">
      <w:start w:val="1"/>
      <w:numFmt w:val="lowerRoman"/>
      <w:lvlText w:val="%3."/>
      <w:lvlJc w:val="right"/>
      <w:pPr>
        <w:ind w:left="2054" w:hanging="180"/>
      </w:pPr>
    </w:lvl>
    <w:lvl w:ilvl="3" w:tplc="0409000F" w:tentative="1">
      <w:start w:val="1"/>
      <w:numFmt w:val="decimal"/>
      <w:lvlText w:val="%4."/>
      <w:lvlJc w:val="left"/>
      <w:pPr>
        <w:ind w:left="2774" w:hanging="360"/>
      </w:pPr>
    </w:lvl>
    <w:lvl w:ilvl="4" w:tplc="04090019" w:tentative="1">
      <w:start w:val="1"/>
      <w:numFmt w:val="lowerLetter"/>
      <w:lvlText w:val="%5."/>
      <w:lvlJc w:val="left"/>
      <w:pPr>
        <w:ind w:left="3494" w:hanging="360"/>
      </w:pPr>
    </w:lvl>
    <w:lvl w:ilvl="5" w:tplc="0409001B" w:tentative="1">
      <w:start w:val="1"/>
      <w:numFmt w:val="lowerRoman"/>
      <w:lvlText w:val="%6."/>
      <w:lvlJc w:val="right"/>
      <w:pPr>
        <w:ind w:left="4214" w:hanging="180"/>
      </w:pPr>
    </w:lvl>
    <w:lvl w:ilvl="6" w:tplc="0409000F" w:tentative="1">
      <w:start w:val="1"/>
      <w:numFmt w:val="decimal"/>
      <w:lvlText w:val="%7."/>
      <w:lvlJc w:val="left"/>
      <w:pPr>
        <w:ind w:left="4934" w:hanging="360"/>
      </w:pPr>
    </w:lvl>
    <w:lvl w:ilvl="7" w:tplc="04090019" w:tentative="1">
      <w:start w:val="1"/>
      <w:numFmt w:val="lowerLetter"/>
      <w:lvlText w:val="%8."/>
      <w:lvlJc w:val="left"/>
      <w:pPr>
        <w:ind w:left="5654" w:hanging="360"/>
      </w:pPr>
    </w:lvl>
    <w:lvl w:ilvl="8" w:tplc="0409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3B71F2"/>
    <w:multiLevelType w:val="hybridMultilevel"/>
    <w:tmpl w:val="520C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A765B7"/>
    <w:multiLevelType w:val="hybridMultilevel"/>
    <w:tmpl w:val="D24AF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6"/>
  </w:num>
  <w:num w:numId="8">
    <w:abstractNumId w:val="23"/>
  </w:num>
  <w:num w:numId="9">
    <w:abstractNumId w:val="14"/>
  </w:num>
  <w:num w:numId="10">
    <w:abstractNumId w:val="8"/>
  </w:num>
  <w:num w:numId="11">
    <w:abstractNumId w:val="28"/>
  </w:num>
  <w:num w:numId="12">
    <w:abstractNumId w:val="20"/>
  </w:num>
  <w:num w:numId="13">
    <w:abstractNumId w:val="13"/>
  </w:num>
  <w:num w:numId="14">
    <w:abstractNumId w:val="39"/>
  </w:num>
  <w:num w:numId="15">
    <w:abstractNumId w:val="11"/>
  </w:num>
  <w:num w:numId="16">
    <w:abstractNumId w:val="15"/>
  </w:num>
  <w:num w:numId="17">
    <w:abstractNumId w:val="6"/>
  </w:num>
  <w:num w:numId="18">
    <w:abstractNumId w:val="0"/>
  </w:num>
  <w:num w:numId="19">
    <w:abstractNumId w:val="37"/>
  </w:num>
  <w:num w:numId="20">
    <w:abstractNumId w:val="5"/>
  </w:num>
  <w:num w:numId="21">
    <w:abstractNumId w:val="30"/>
  </w:num>
  <w:num w:numId="22">
    <w:abstractNumId w:val="31"/>
  </w:num>
  <w:num w:numId="23">
    <w:abstractNumId w:val="40"/>
  </w:num>
  <w:num w:numId="24">
    <w:abstractNumId w:val="36"/>
  </w:num>
  <w:num w:numId="25">
    <w:abstractNumId w:val="16"/>
  </w:num>
  <w:num w:numId="26">
    <w:abstractNumId w:val="19"/>
  </w:num>
  <w:num w:numId="27">
    <w:abstractNumId w:val="32"/>
  </w:num>
  <w:num w:numId="28">
    <w:abstractNumId w:val="18"/>
  </w:num>
  <w:num w:numId="29">
    <w:abstractNumId w:val="10"/>
  </w:num>
  <w:num w:numId="30">
    <w:abstractNumId w:val="1"/>
  </w:num>
  <w:num w:numId="31">
    <w:abstractNumId w:val="41"/>
  </w:num>
  <w:num w:numId="32">
    <w:abstractNumId w:val="29"/>
  </w:num>
  <w:num w:numId="33">
    <w:abstractNumId w:val="35"/>
  </w:num>
  <w:num w:numId="34">
    <w:abstractNumId w:val="12"/>
  </w:num>
  <w:num w:numId="35">
    <w:abstractNumId w:val="17"/>
  </w:num>
  <w:num w:numId="36">
    <w:abstractNumId w:val="9"/>
  </w:num>
  <w:num w:numId="37">
    <w:abstractNumId w:val="38"/>
  </w:num>
  <w:num w:numId="38">
    <w:abstractNumId w:val="3"/>
  </w:num>
  <w:num w:numId="39">
    <w:abstractNumId w:val="4"/>
  </w:num>
  <w:num w:numId="40">
    <w:abstractNumId w:val="21"/>
  </w:num>
  <w:num w:numId="41">
    <w:abstractNumId w:val="33"/>
  </w:num>
  <w:num w:numId="42">
    <w:abstractNumId w:val="34"/>
  </w:num>
  <w:num w:numId="43">
    <w:abstractNumId w:val="7"/>
  </w:num>
  <w:num w:numId="44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Kara Veg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31A"/>
    <w:rsid w:val="00005902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BF2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4D5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905"/>
    <w:rsid w:val="001F4A65"/>
    <w:rsid w:val="0020152C"/>
    <w:rsid w:val="00205C45"/>
    <w:rsid w:val="0021035B"/>
    <w:rsid w:val="00211153"/>
    <w:rsid w:val="00217B2E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76DBD"/>
    <w:rsid w:val="002811BC"/>
    <w:rsid w:val="00283DE8"/>
    <w:rsid w:val="00285552"/>
    <w:rsid w:val="00285966"/>
    <w:rsid w:val="00285A0D"/>
    <w:rsid w:val="00290ED8"/>
    <w:rsid w:val="002933C8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67395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58CF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A2072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057E"/>
    <w:rsid w:val="00594EF5"/>
    <w:rsid w:val="005A0E53"/>
    <w:rsid w:val="005A1078"/>
    <w:rsid w:val="005A4658"/>
    <w:rsid w:val="005A496B"/>
    <w:rsid w:val="005A4C0A"/>
    <w:rsid w:val="005B28C1"/>
    <w:rsid w:val="005B6344"/>
    <w:rsid w:val="005B6460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27C3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DFD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5455"/>
    <w:rsid w:val="006E65D0"/>
    <w:rsid w:val="006F1B21"/>
    <w:rsid w:val="006F21E8"/>
    <w:rsid w:val="006F5C5D"/>
    <w:rsid w:val="006F78D5"/>
    <w:rsid w:val="0070091B"/>
    <w:rsid w:val="007048AC"/>
    <w:rsid w:val="00717D45"/>
    <w:rsid w:val="00721174"/>
    <w:rsid w:val="00726338"/>
    <w:rsid w:val="00726AD5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4DD6"/>
    <w:rsid w:val="00786E92"/>
    <w:rsid w:val="00792427"/>
    <w:rsid w:val="0079252E"/>
    <w:rsid w:val="007933F1"/>
    <w:rsid w:val="007A5F52"/>
    <w:rsid w:val="007B090A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2C5C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04A0"/>
    <w:rsid w:val="0096562A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289A"/>
    <w:rsid w:val="00A54756"/>
    <w:rsid w:val="00A54C66"/>
    <w:rsid w:val="00A57D36"/>
    <w:rsid w:val="00A61BB6"/>
    <w:rsid w:val="00A65734"/>
    <w:rsid w:val="00A6687F"/>
    <w:rsid w:val="00A67907"/>
    <w:rsid w:val="00A73CC1"/>
    <w:rsid w:val="00A75AA2"/>
    <w:rsid w:val="00A80270"/>
    <w:rsid w:val="00A82DB1"/>
    <w:rsid w:val="00A84127"/>
    <w:rsid w:val="00A84BF9"/>
    <w:rsid w:val="00A86DA2"/>
    <w:rsid w:val="00A90DFC"/>
    <w:rsid w:val="00A90F1A"/>
    <w:rsid w:val="00A91BF3"/>
    <w:rsid w:val="00A93714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11071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14F1"/>
    <w:rsid w:val="00B7304D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40D3"/>
    <w:rsid w:val="00BD5B88"/>
    <w:rsid w:val="00BD5F58"/>
    <w:rsid w:val="00BE0AEB"/>
    <w:rsid w:val="00C018E0"/>
    <w:rsid w:val="00C04E7A"/>
    <w:rsid w:val="00C05AAF"/>
    <w:rsid w:val="00C0626B"/>
    <w:rsid w:val="00C118C7"/>
    <w:rsid w:val="00C12E0C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06E81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32D0"/>
    <w:rsid w:val="00D9673C"/>
    <w:rsid w:val="00DA089A"/>
    <w:rsid w:val="00DA11A0"/>
    <w:rsid w:val="00DA2822"/>
    <w:rsid w:val="00DA690B"/>
    <w:rsid w:val="00DA7225"/>
    <w:rsid w:val="00DB0910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55A5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12DB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134B"/>
    <w:rsid w:val="00FB2590"/>
    <w:rsid w:val="00FC7766"/>
    <w:rsid w:val="00FD3B0E"/>
    <w:rsid w:val="00FD5A8C"/>
    <w:rsid w:val="00FE0619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2225A"/>
    <w:rsid w:val="00874653"/>
    <w:rsid w:val="008D1F72"/>
    <w:rsid w:val="00A5022A"/>
    <w:rsid w:val="00A543F6"/>
    <w:rsid w:val="00A91599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2C6C8C-7C29-48A5-8126-20142D76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SCE17LG130</vt:lpstr>
    </vt:vector>
  </TitlesOfParts>
  <Company>Southern California Edison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SCE17LG130</dc:title>
  <dc:creator>Jim Wyatt (PG&amp;E);Jason Wang (SCE)</dc:creator>
  <cp:lastModifiedBy>Ajay Wadhera</cp:lastModifiedBy>
  <cp:revision>3</cp:revision>
  <dcterms:created xsi:type="dcterms:W3CDTF">2018-05-01T22:50:00Z</dcterms:created>
  <dcterms:modified xsi:type="dcterms:W3CDTF">2018-05-01T23:47:00Z</dcterms:modified>
  <cp:contentStatus>Revision 1</cp:contentStatus>
</cp:coreProperties>
</file>